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Look w:val="04A0"/>
      </w:tblPr>
      <w:tblGrid>
        <w:gridCol w:w="4785"/>
        <w:gridCol w:w="4786"/>
      </w:tblGrid>
      <w:tr w:rsidR="00B30EEB" w:rsidTr="00B30EEB">
        <w:tc>
          <w:tcPr>
            <w:tcW w:w="4785" w:type="dxa"/>
          </w:tcPr>
          <w:p w:rsidR="00B30EEB" w:rsidRDefault="00B30EEB" w:rsidP="00B30EEB">
            <w:pPr>
              <w:pStyle w:val="a7"/>
              <w:ind w:left="0"/>
              <w:rPr>
                <w:lang w:eastAsia="ru-RU"/>
              </w:rPr>
            </w:pPr>
            <w:r w:rsidRPr="002A31E8">
              <w:rPr>
                <w:lang w:eastAsia="ru-RU"/>
              </w:rPr>
              <w:t xml:space="preserve">ПРИНЯТО: </w:t>
            </w:r>
            <w:r w:rsidRPr="002A31E8">
              <w:rPr>
                <w:lang w:eastAsia="ru-RU"/>
              </w:rPr>
              <w:br/>
              <w:t xml:space="preserve">на </w:t>
            </w:r>
            <w:r>
              <w:rPr>
                <w:lang w:eastAsia="ru-RU"/>
              </w:rPr>
              <w:t>общешкольном родительском собрании</w:t>
            </w:r>
          </w:p>
          <w:p w:rsidR="00B30EEB" w:rsidRPr="002A31E8" w:rsidRDefault="00B30EEB" w:rsidP="00B30EEB">
            <w:pPr>
              <w:pStyle w:val="a7"/>
              <w:ind w:left="0"/>
              <w:rPr>
                <w:lang w:eastAsia="ru-RU"/>
              </w:rPr>
            </w:pPr>
            <w:r>
              <w:rPr>
                <w:lang w:eastAsia="ru-RU"/>
              </w:rPr>
              <w:t>МАОУ СОШ№132</w:t>
            </w:r>
            <w:r w:rsidRPr="002A31E8">
              <w:rPr>
                <w:lang w:eastAsia="ru-RU"/>
              </w:rPr>
              <w:br/>
              <w:t>Протокол №</w:t>
            </w:r>
            <w:r>
              <w:rPr>
                <w:lang w:eastAsia="ru-RU"/>
              </w:rPr>
              <w:t>1</w:t>
            </w:r>
            <w:r w:rsidRPr="002A31E8">
              <w:rPr>
                <w:lang w:eastAsia="ru-RU"/>
              </w:rPr>
              <w:br/>
              <w:t>от «</w:t>
            </w:r>
            <w:r>
              <w:rPr>
                <w:lang w:eastAsia="ru-RU"/>
              </w:rPr>
              <w:t>12</w:t>
            </w:r>
            <w:r w:rsidRPr="002A31E8">
              <w:rPr>
                <w:lang w:eastAsia="ru-RU"/>
              </w:rPr>
              <w:t>»</w:t>
            </w:r>
            <w:r>
              <w:rPr>
                <w:lang w:eastAsia="ru-RU"/>
              </w:rPr>
              <w:t xml:space="preserve"> декабря</w:t>
            </w:r>
            <w:r w:rsidRPr="002A31E8">
              <w:rPr>
                <w:lang w:eastAsia="ru-RU"/>
              </w:rPr>
              <w:t xml:space="preserve"> 20</w:t>
            </w:r>
            <w:r>
              <w:rPr>
                <w:lang w:eastAsia="ru-RU"/>
              </w:rPr>
              <w:t>20</w:t>
            </w:r>
            <w:r w:rsidRPr="002A31E8">
              <w:rPr>
                <w:lang w:eastAsia="ru-RU"/>
              </w:rPr>
              <w:t>г.</w:t>
            </w:r>
          </w:p>
          <w:p w:rsidR="00B30EEB" w:rsidRDefault="00B30EEB" w:rsidP="002A31E8">
            <w:pPr>
              <w:pStyle w:val="a7"/>
              <w:ind w:left="0"/>
              <w:rPr>
                <w:lang w:eastAsia="ru-RU"/>
              </w:rPr>
            </w:pPr>
          </w:p>
        </w:tc>
        <w:tc>
          <w:tcPr>
            <w:tcW w:w="4786" w:type="dxa"/>
          </w:tcPr>
          <w:p w:rsidR="00B30EEB" w:rsidRPr="002A31E8" w:rsidRDefault="00B30EEB" w:rsidP="00B30EEB">
            <w:pPr>
              <w:pStyle w:val="a7"/>
              <w:ind w:left="0"/>
              <w:rPr>
                <w:lang w:eastAsia="ru-RU"/>
              </w:rPr>
            </w:pPr>
            <w:r w:rsidRPr="002A31E8">
              <w:rPr>
                <w:lang w:eastAsia="ru-RU"/>
              </w:rPr>
              <w:t>УТВЕРЖДЕНО:</w:t>
            </w:r>
            <w:r w:rsidRPr="002A31E8">
              <w:rPr>
                <w:lang w:eastAsia="ru-RU"/>
              </w:rPr>
              <w:br/>
              <w:t>Директор</w:t>
            </w:r>
            <w:r>
              <w:rPr>
                <w:lang w:eastAsia="ru-RU"/>
              </w:rPr>
              <w:t xml:space="preserve"> МАОУ СОШ №132</w:t>
            </w:r>
            <w:r w:rsidRPr="002A31E8">
              <w:rPr>
                <w:lang w:eastAsia="ru-RU"/>
              </w:rPr>
              <w:br/>
              <w:t>_</w:t>
            </w:r>
            <w:r w:rsidRPr="00B30EEB">
              <w:rPr>
                <w:lang w:eastAsia="ru-RU"/>
              </w:rPr>
              <w:drawing>
                <wp:inline distT="0" distB="0" distL="0" distR="0">
                  <wp:extent cx="1113155" cy="958863"/>
                  <wp:effectExtent l="19050" t="0" r="0" b="0"/>
                  <wp:docPr id="2" name="Рисунок 1" descr="C:\Users\schoo\Pictures\ControlCenter4\Scan\CCI04012021_000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choo\Pictures\ControlCenter4\Scan\CCI04012021_0001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626" cy="958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A31E8">
              <w:rPr>
                <w:lang w:eastAsia="ru-RU"/>
              </w:rPr>
              <w:t>_</w:t>
            </w:r>
            <w:r w:rsidRPr="002A31E8">
              <w:rPr>
                <w:lang w:eastAsia="ru-RU"/>
              </w:rPr>
              <w:br/>
              <w:t>Приказ №</w:t>
            </w:r>
            <w:r>
              <w:rPr>
                <w:lang w:eastAsia="ru-RU"/>
              </w:rPr>
              <w:t>9 от 12.01.</w:t>
            </w:r>
            <w:r w:rsidRPr="002A31E8">
              <w:rPr>
                <w:lang w:eastAsia="ru-RU"/>
              </w:rPr>
              <w:t xml:space="preserve"> 2021 г.</w:t>
            </w:r>
          </w:p>
          <w:p w:rsidR="00B30EEB" w:rsidRDefault="00B30EEB" w:rsidP="002A31E8">
            <w:pPr>
              <w:pStyle w:val="a7"/>
              <w:ind w:left="0"/>
              <w:rPr>
                <w:lang w:eastAsia="ru-RU"/>
              </w:rPr>
            </w:pPr>
          </w:p>
        </w:tc>
      </w:tr>
    </w:tbl>
    <w:p w:rsidR="00B30EEB" w:rsidRDefault="00B30EEB" w:rsidP="002A31E8">
      <w:pPr>
        <w:pStyle w:val="a7"/>
        <w:ind w:left="0"/>
        <w:rPr>
          <w:lang w:eastAsia="ru-RU"/>
        </w:rPr>
      </w:pPr>
    </w:p>
    <w:p w:rsidR="002A31E8" w:rsidRPr="002A31E8" w:rsidRDefault="002A31E8" w:rsidP="00B30EEB">
      <w:pPr>
        <w:pStyle w:val="a7"/>
        <w:ind w:left="0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2A31E8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Положение</w:t>
      </w:r>
      <w:r w:rsidRPr="002A31E8">
        <w:rPr>
          <w:rFonts w:ascii="Times New Roman" w:hAnsi="Times New Roman" w:cs="Times New Roman"/>
          <w:b/>
          <w:bCs/>
          <w:sz w:val="21"/>
          <w:szCs w:val="21"/>
          <w:lang w:eastAsia="ru-RU"/>
        </w:rPr>
        <w:br/>
        <w:t>о совете родителей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  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>1. Общие положения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1.1. </w:t>
      </w:r>
      <w:proofErr w:type="gramStart"/>
      <w:r w:rsidRPr="002A31E8">
        <w:rPr>
          <w:lang w:eastAsia="ru-RU"/>
        </w:rPr>
        <w:t xml:space="preserve">Настоящее </w:t>
      </w:r>
      <w:r w:rsidRPr="002A31E8">
        <w:rPr>
          <w:i/>
          <w:iCs/>
          <w:lang w:eastAsia="ru-RU"/>
        </w:rPr>
        <w:t xml:space="preserve">Положение о Родительском </w:t>
      </w:r>
      <w:r w:rsidR="00B30EEB">
        <w:rPr>
          <w:i/>
          <w:iCs/>
          <w:lang w:eastAsia="ru-RU"/>
        </w:rPr>
        <w:t>совет</w:t>
      </w:r>
      <w:r w:rsidRPr="002A31E8">
        <w:rPr>
          <w:i/>
          <w:iCs/>
          <w:lang w:eastAsia="ru-RU"/>
        </w:rPr>
        <w:t>е школы (совете родителей)</w:t>
      </w:r>
      <w:r w:rsidRPr="002A31E8">
        <w:rPr>
          <w:lang w:eastAsia="ru-RU"/>
        </w:rPr>
        <w:t xml:space="preserve"> разработано в соответствии с Федеральным законом от 29.12.2012 № 273-ФЗ "Об образовании в Российской Федерации" с изменениями от 8 декабря 2020 года; Семейным кодексом РФ, а также Уставом организации, осуществляющей образовательную деятельность, и другими нормативными правовыми актами Российской Федерации, регламентирующими деятельность общеобразовательных организаций.</w:t>
      </w:r>
      <w:r w:rsidRPr="002A31E8">
        <w:rPr>
          <w:lang w:eastAsia="ru-RU"/>
        </w:rPr>
        <w:br/>
        <w:t>1.2.</w:t>
      </w:r>
      <w:proofErr w:type="gramEnd"/>
      <w:r w:rsidRPr="002A31E8">
        <w:rPr>
          <w:lang w:eastAsia="ru-RU"/>
        </w:rPr>
        <w:t xml:space="preserve"> Данное Положение о Родительском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е общеобразовательной организации (далее - Положение) обозначает основные задачи, функции, права и ответственность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а, определяет порядок организации деятельности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а школы, делопроизводство, а также регламентирует создание, ликвидацию и реорганизацию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организации, осуществляющей образовательную деятельность.</w:t>
      </w:r>
      <w:r w:rsidRPr="002A31E8">
        <w:rPr>
          <w:lang w:eastAsia="ru-RU"/>
        </w:rPr>
        <w:br/>
        <w:t xml:space="preserve">1.3. В соответствии с Уставом школы в качестве органа государственно - общественного управления в организации, осуществляющей образовательную деятельность, действует общешкольный родительский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, который созывается ежеквартально. В состав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а школы входят представители родительских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ов классов. Из членов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избирается председатель.</w:t>
      </w:r>
      <w:r w:rsidRPr="002A31E8">
        <w:rPr>
          <w:lang w:eastAsia="ru-RU"/>
        </w:rPr>
        <w:br/>
        <w:t xml:space="preserve">1.4.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подчиняется и подотчётен общешкольному родительскому собранию. Срок полномочий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а — один год (или ротация состава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проводится ежегодно на 1/3).</w:t>
      </w:r>
      <w:r w:rsidRPr="002A31E8">
        <w:rPr>
          <w:lang w:eastAsia="ru-RU"/>
        </w:rPr>
        <w:br/>
        <w:t xml:space="preserve">1.5.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избирается из числа родителей (законных представителей) обучающихся общеобразовательной организации.</w:t>
      </w:r>
      <w:r w:rsidRPr="002A31E8">
        <w:rPr>
          <w:lang w:eastAsia="ru-RU"/>
        </w:rPr>
        <w:br/>
        <w:t xml:space="preserve">1.6. Решения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принимаются простым большинством голосов при наличии на заседании 2/3 списочного состава его членов.</w:t>
      </w:r>
      <w:r w:rsidRPr="002A31E8">
        <w:rPr>
          <w:lang w:eastAsia="ru-RU"/>
        </w:rPr>
        <w:br/>
        <w:t xml:space="preserve">1.7. Решения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носят рекомендательный характер с обязательным рассмотрением их администрацией организации, осуществляющей образовательную деятельность.</w:t>
      </w:r>
      <w:r w:rsidRPr="002A31E8">
        <w:rPr>
          <w:lang w:eastAsia="ru-RU"/>
        </w:rPr>
        <w:br/>
        <w:t xml:space="preserve">1.8. В своей деятельности Родительский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школы руководствуется Конвенцией ООН о правах ребенка, федеральным, региональным и местным законодательством в области образования и социальной защиты, Уставом организации, осуществляющей образовательную деятельность, и настоящим Положением. Также Родительский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класса руководствуется в своей работе планом работы, решениями родительских собраний, рекомендациями педагогического совета, директора школы и классных руководителей.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sz w:val="13"/>
          <w:szCs w:val="13"/>
          <w:lang w:eastAsia="ru-RU"/>
        </w:rPr>
        <w:br/>
      </w:r>
      <w:r w:rsidRPr="002A31E8">
        <w:rPr>
          <w:rFonts w:ascii="Times New Roman" w:hAnsi="Times New Roman" w:cs="Times New Roman"/>
          <w:b/>
          <w:bCs/>
          <w:lang w:eastAsia="ru-RU"/>
        </w:rPr>
        <w:t xml:space="preserve">2. Задачи </w:t>
      </w:r>
      <w:r w:rsidR="00B30EEB">
        <w:rPr>
          <w:rFonts w:ascii="Times New Roman" w:hAnsi="Times New Roman" w:cs="Times New Roman"/>
          <w:b/>
          <w:bCs/>
          <w:lang w:eastAsia="ru-RU"/>
        </w:rPr>
        <w:t>Совет</w:t>
      </w:r>
      <w:r w:rsidRPr="002A31E8">
        <w:rPr>
          <w:rFonts w:ascii="Times New Roman" w:hAnsi="Times New Roman" w:cs="Times New Roman"/>
          <w:b/>
          <w:bCs/>
          <w:lang w:eastAsia="ru-RU"/>
        </w:rPr>
        <w:t>а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Деятельность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направлена на решение следующих задач:</w:t>
      </w:r>
      <w:r w:rsidRPr="002A31E8">
        <w:rPr>
          <w:lang w:eastAsia="ru-RU"/>
        </w:rPr>
        <w:br/>
        <w:t>2.1. Организация работы с родителями (законными представителями) обучающихся по разъяснению прав, обязанностей и ответственности участников образовательной деятельности.</w:t>
      </w:r>
      <w:r w:rsidRPr="002A31E8">
        <w:rPr>
          <w:lang w:eastAsia="ru-RU"/>
        </w:rPr>
        <w:br/>
        <w:t>2.2. Содействие администрации в совершенствовании условий организации образовательной деятельности, охране жизни и здоровья обучающихся, защите их законных прав и интересов, организации и проведении общешкольных родительских собраний.</w:t>
      </w:r>
      <w:r w:rsidRPr="002A31E8">
        <w:rPr>
          <w:lang w:eastAsia="ru-RU"/>
        </w:rPr>
        <w:br/>
        <w:t xml:space="preserve">2.3. </w:t>
      </w:r>
      <w:proofErr w:type="gramStart"/>
      <w:r w:rsidRPr="002A31E8">
        <w:rPr>
          <w:lang w:eastAsia="ru-RU"/>
        </w:rPr>
        <w:t>Укрепление связей между семьей, школой, общественными организациями в целях обеспечения единства воспитательного воздействия на обучающихся и повышения его результативности.</w:t>
      </w:r>
      <w:r w:rsidRPr="002A31E8">
        <w:rPr>
          <w:lang w:eastAsia="ru-RU"/>
        </w:rPr>
        <w:br/>
        <w:t>2.4.</w:t>
      </w:r>
      <w:proofErr w:type="gramEnd"/>
      <w:r w:rsidRPr="002A31E8">
        <w:rPr>
          <w:lang w:eastAsia="ru-RU"/>
        </w:rPr>
        <w:t xml:space="preserve"> Оказание школе помощи в использовании потенциальных возможностей родительской общественности по защите законных прав и интересов обучающихся и педагогических работников.</w:t>
      </w:r>
      <w:r w:rsidRPr="002A31E8">
        <w:rPr>
          <w:lang w:eastAsia="ru-RU"/>
        </w:rPr>
        <w:br/>
        <w:t>2.5. Содействие школе в совершенствовании условий для осуществления образовательной деятельности, охраны жизни и здоровья обучающихся, свободного развития личности, в защите законных прав и интересов обучающихся.</w:t>
      </w:r>
      <w:r w:rsidRPr="002A31E8">
        <w:rPr>
          <w:lang w:eastAsia="ru-RU"/>
        </w:rPr>
        <w:br/>
        <w:t>2.6. Организация работы с родителями (законными представителями) обучающихся школы по разъяснению их прав и обязанностей, значения всестороннего воспитания обучающегося в семье.</w:t>
      </w:r>
      <w:r w:rsidRPr="002A31E8">
        <w:rPr>
          <w:lang w:eastAsia="ru-RU"/>
        </w:rPr>
        <w:br/>
        <w:t>2.7. Содействие школе в определении направлений, форм, размера и порядка использования</w:t>
      </w:r>
      <w:r w:rsidRPr="002A31E8">
        <w:rPr>
          <w:lang w:eastAsia="ru-RU"/>
        </w:rPr>
        <w:br/>
        <w:t>внебюджетных сре</w:t>
      </w:r>
      <w:proofErr w:type="gramStart"/>
      <w:r w:rsidRPr="002A31E8">
        <w:rPr>
          <w:lang w:eastAsia="ru-RU"/>
        </w:rPr>
        <w:t>дств шк</w:t>
      </w:r>
      <w:proofErr w:type="gramEnd"/>
      <w:r w:rsidRPr="002A31E8">
        <w:rPr>
          <w:lang w:eastAsia="ru-RU"/>
        </w:rPr>
        <w:t>олы, в определении перечня дополнительных платных образовательных услуг, представляемых организацией, осуществляющей образовательную деятельность.</w:t>
      </w:r>
      <w:r w:rsidRPr="002A31E8">
        <w:rPr>
          <w:lang w:eastAsia="ru-RU"/>
        </w:rPr>
        <w:br/>
        <w:t>2.8. Содействие школе в организации и проведении конкурсов, соревнований и других массовых внешкольных мероприятий.</w:t>
      </w:r>
      <w:r w:rsidRPr="002A31E8">
        <w:rPr>
          <w:lang w:eastAsia="ru-RU"/>
        </w:rPr>
        <w:br/>
        <w:t>2.9. Содействие укреплению материально-технической базы школы, совершенствованию условий для осуществления образовательной деятельности, охраны жизни и здоровья обучающихся.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 xml:space="preserve">3. Функции </w:t>
      </w:r>
      <w:r w:rsidR="00B30EEB">
        <w:rPr>
          <w:rFonts w:ascii="Times New Roman" w:hAnsi="Times New Roman" w:cs="Times New Roman"/>
          <w:b/>
          <w:bCs/>
          <w:lang w:eastAsia="ru-RU"/>
        </w:rPr>
        <w:t>Совет</w:t>
      </w:r>
      <w:r w:rsidRPr="002A31E8">
        <w:rPr>
          <w:rFonts w:ascii="Times New Roman" w:hAnsi="Times New Roman" w:cs="Times New Roman"/>
          <w:b/>
          <w:bCs/>
          <w:lang w:eastAsia="ru-RU"/>
        </w:rPr>
        <w:t>а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3.1.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принимает активное участие: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в воспитании у </w:t>
      </w:r>
      <w:proofErr w:type="gramStart"/>
      <w:r w:rsidRPr="002A31E8">
        <w:rPr>
          <w:lang w:eastAsia="ru-RU"/>
        </w:rPr>
        <w:t>обучающихся</w:t>
      </w:r>
      <w:proofErr w:type="gramEnd"/>
      <w:r w:rsidRPr="002A31E8">
        <w:rPr>
          <w:lang w:eastAsia="ru-RU"/>
        </w:rPr>
        <w:t xml:space="preserve"> уважения к окружающим, сознательной дисциплины, культуры поведения, заботливого отношения к родителям и старшим;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в повышении педагогической культуры родителей (законных представителей) обучающихся на основе программы их педагогического всеобуча;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в проведении разъяснительной и консультативной работы среди родителей (законных представителей) обучающихся, о правах, обязанностях и ответственности участников образовательной деятельности;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в привлечении родителей (законных представителей) обучающихся, к организации внеклассной, внешкольной работы, учебно-исследовательской и общественной деятельности, технического и художественного творчества, экскурсионно-туристической и спортивно-массовой работы с </w:t>
      </w:r>
      <w:proofErr w:type="gramStart"/>
      <w:r w:rsidRPr="002A31E8">
        <w:rPr>
          <w:lang w:eastAsia="ru-RU"/>
        </w:rPr>
        <w:t>обучающимися</w:t>
      </w:r>
      <w:proofErr w:type="gramEnd"/>
      <w:r w:rsidRPr="002A31E8">
        <w:rPr>
          <w:lang w:eastAsia="ru-RU"/>
        </w:rPr>
        <w:t>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в подготовке к новому учебному году.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lastRenderedPageBreak/>
        <w:t>3.2. Оказывает содействие педагогам в воспитании обучающихся ответственного отношения к учебе, привитии им навыков учебного труда и самообразования.</w:t>
      </w:r>
      <w:r w:rsidRPr="002A31E8">
        <w:rPr>
          <w:lang w:eastAsia="ru-RU"/>
        </w:rPr>
        <w:br/>
        <w:t>3.3. Оказывает помощь: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семьям в создании необходимых условий для своевременного получения детьми среднего общего образования;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классным руководителям в изучении и улучшении условий воспитания детей в семье, в пропаганде среди родителей (законных представителей) обучающихся положительного опыта семейной жизни;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администрации в организации и проведении родительских собраний.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3.4. Контролирует совместно с администрацией организации, осуществляющей образовательную деятельность, организацию и качество питания, медицинского обслуживания </w:t>
      </w:r>
      <w:proofErr w:type="gramStart"/>
      <w:r w:rsidRPr="002A31E8">
        <w:rPr>
          <w:lang w:eastAsia="ru-RU"/>
        </w:rPr>
        <w:t>обучающихся</w:t>
      </w:r>
      <w:proofErr w:type="gramEnd"/>
      <w:r w:rsidRPr="002A31E8">
        <w:rPr>
          <w:lang w:eastAsia="ru-RU"/>
        </w:rPr>
        <w:t>.</w:t>
      </w:r>
      <w:r w:rsidRPr="002A31E8">
        <w:rPr>
          <w:lang w:eastAsia="ru-RU"/>
        </w:rPr>
        <w:br/>
        <w:t>3.5. Рассматривает обращения обучающихся, родителей (законных представителей) обучающихся, работников и других лиц в свой адрес, а также по поручению руководителя в адрес администрации общеобразовательной организации.</w:t>
      </w:r>
      <w:r w:rsidRPr="002A31E8">
        <w:rPr>
          <w:lang w:eastAsia="ru-RU"/>
        </w:rPr>
        <w:br/>
        <w:t>3.6. Вносит предложения на рассмотрение администрации организации, осуществляющей образовательную деятельность, по вопросам организации образовательной деятельности.</w:t>
      </w:r>
      <w:r w:rsidRPr="002A31E8">
        <w:rPr>
          <w:lang w:eastAsia="ru-RU"/>
        </w:rPr>
        <w:br/>
        <w:t xml:space="preserve">3.7. Координирует деятельность родительских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ов классов.</w:t>
      </w:r>
      <w:r w:rsidRPr="002A31E8">
        <w:rPr>
          <w:lang w:eastAsia="ru-RU"/>
        </w:rPr>
        <w:br/>
        <w:t>3.8. Взаимодействует с педагогическим коллективом общеобразовательной организации по вопросам профилактики правонарушений, безнадзорности и беспризорности обучающихся, а также с другими органами коллегиального управления организации, осуществляющей образовательную деятельность, по вопросам проведения общешкольных мероприятий.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 xml:space="preserve">4. Права </w:t>
      </w:r>
      <w:r w:rsidR="00B30EEB">
        <w:rPr>
          <w:rFonts w:ascii="Times New Roman" w:hAnsi="Times New Roman" w:cs="Times New Roman"/>
          <w:b/>
          <w:bCs/>
          <w:lang w:eastAsia="ru-RU"/>
        </w:rPr>
        <w:t>Совет</w:t>
      </w:r>
      <w:r w:rsidRPr="002A31E8">
        <w:rPr>
          <w:rFonts w:ascii="Times New Roman" w:hAnsi="Times New Roman" w:cs="Times New Roman"/>
          <w:b/>
          <w:bCs/>
          <w:lang w:eastAsia="ru-RU"/>
        </w:rPr>
        <w:t>а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4.1. Обращаться к администрации и другим коллегиальным органам управления общеобразовательной организации и получать информацию о результатах рассмотрения обращений.</w:t>
      </w:r>
      <w:r w:rsidRPr="002A31E8">
        <w:rPr>
          <w:lang w:eastAsia="ru-RU"/>
        </w:rPr>
        <w:br/>
        <w:t>4.2. Приглашать: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на свои заседания родителей (законных представителей) обучающихся, по представлениям (решениям) родительских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ов классов;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любых специалистов для работы в составе своих комиссий.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4.3. Принимать участие: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в разработке локальных актов организации, осуществляющей образовательную деятельность;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в организации деятельности блока дополнительного образования детей.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4.4. Принимать меры по соблюдению обучающимися и их родителями (законными представителями) требований законодательства РФ об образовании и локальных актов общеобразовательной организации.</w:t>
      </w:r>
      <w:r w:rsidRPr="002A31E8">
        <w:rPr>
          <w:lang w:eastAsia="ru-RU"/>
        </w:rPr>
        <w:br/>
        <w:t xml:space="preserve">4.5. </w:t>
      </w:r>
      <w:proofErr w:type="gramStart"/>
      <w:r w:rsidRPr="002A31E8">
        <w:rPr>
          <w:lang w:eastAsia="ru-RU"/>
        </w:rPr>
        <w:t>Выносить общественное порицание родителям, (законным представителям) обучающихся, уклоняющимся от воспитания детей в семье.</w:t>
      </w:r>
      <w:r w:rsidRPr="002A31E8">
        <w:rPr>
          <w:lang w:eastAsia="ru-RU"/>
        </w:rPr>
        <w:br/>
        <w:t>4.6.</w:t>
      </w:r>
      <w:proofErr w:type="gramEnd"/>
      <w:r w:rsidRPr="002A31E8">
        <w:rPr>
          <w:lang w:eastAsia="ru-RU"/>
        </w:rPr>
        <w:t xml:space="preserve"> Вносить предложения на рассмотрение администрации школы о поощрениях обучающихся и их родителей (законных представителей).</w:t>
      </w:r>
      <w:r w:rsidRPr="002A31E8">
        <w:rPr>
          <w:lang w:eastAsia="ru-RU"/>
        </w:rPr>
        <w:br/>
        <w:t xml:space="preserve">4.7. Разрабатывать и принимать: 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положение о Родительском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е;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положения о постоянных и (или) временных комиссиях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план работы Совета;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планы работы комиссий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а.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4.8. Выбирать председателя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а, его заместителя и контролировать их деятельность.</w:t>
      </w:r>
      <w:r w:rsidRPr="002A31E8">
        <w:rPr>
          <w:lang w:eastAsia="ru-RU"/>
        </w:rPr>
        <w:br/>
        <w:t>4.9. Принимать решения: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о создании или прекращении своей деятельности;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proofErr w:type="gramStart"/>
      <w:r w:rsidRPr="002A31E8">
        <w:rPr>
          <w:lang w:eastAsia="ru-RU"/>
        </w:rPr>
        <w:t>создании</w:t>
      </w:r>
      <w:proofErr w:type="gramEnd"/>
      <w:r w:rsidRPr="002A31E8">
        <w:rPr>
          <w:lang w:eastAsia="ru-RU"/>
        </w:rPr>
        <w:t xml:space="preserve"> и роспуске своих постоянных и (или) временных комиссий, назначении их руководителей;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proofErr w:type="gramStart"/>
      <w:r w:rsidRPr="002A31E8">
        <w:rPr>
          <w:lang w:eastAsia="ru-RU"/>
        </w:rPr>
        <w:t>прекращении</w:t>
      </w:r>
      <w:proofErr w:type="gramEnd"/>
      <w:r w:rsidRPr="002A31E8">
        <w:rPr>
          <w:lang w:eastAsia="ru-RU"/>
        </w:rPr>
        <w:t xml:space="preserve"> полномочий председателя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и его заместителя.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 xml:space="preserve">5. Ответственность Родительского </w:t>
      </w:r>
      <w:r w:rsidR="00B30EEB">
        <w:rPr>
          <w:rFonts w:ascii="Times New Roman" w:hAnsi="Times New Roman" w:cs="Times New Roman"/>
          <w:b/>
          <w:bCs/>
          <w:lang w:eastAsia="ru-RU"/>
        </w:rPr>
        <w:t>совет</w:t>
      </w:r>
      <w:r w:rsidRPr="002A31E8">
        <w:rPr>
          <w:rFonts w:ascii="Times New Roman" w:hAnsi="Times New Roman" w:cs="Times New Roman"/>
          <w:b/>
          <w:bCs/>
          <w:lang w:eastAsia="ru-RU"/>
        </w:rPr>
        <w:t>а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Члены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школы ответственны:</w:t>
      </w:r>
      <w:r w:rsidRPr="002A31E8">
        <w:rPr>
          <w:lang w:eastAsia="ru-RU"/>
        </w:rPr>
        <w:br/>
        <w:t>5.1. За выполнение плана работы.</w:t>
      </w:r>
      <w:r w:rsidRPr="002A31E8">
        <w:rPr>
          <w:lang w:eastAsia="ru-RU"/>
        </w:rPr>
        <w:br/>
        <w:t>5.2. Соответствие принятых решений действующему законодательству РФ и локальным актам организации, осуществляющей образовательную деятельность.</w:t>
      </w:r>
      <w:r w:rsidRPr="002A31E8">
        <w:rPr>
          <w:lang w:eastAsia="ru-RU"/>
        </w:rPr>
        <w:br/>
        <w:t>5.3. Выполнение принятых решений и рекомендаций.</w:t>
      </w:r>
      <w:r w:rsidRPr="002A31E8">
        <w:rPr>
          <w:lang w:eastAsia="ru-RU"/>
        </w:rPr>
        <w:br/>
        <w:t xml:space="preserve">5.4. Установление взаимодействия между администрацией общеобразовательной организации и родителями (законными представителями) </w:t>
      </w:r>
      <w:proofErr w:type="gramStart"/>
      <w:r w:rsidRPr="002A31E8">
        <w:rPr>
          <w:lang w:eastAsia="ru-RU"/>
        </w:rPr>
        <w:t>обучающихся</w:t>
      </w:r>
      <w:proofErr w:type="gramEnd"/>
      <w:r w:rsidRPr="002A31E8">
        <w:rPr>
          <w:lang w:eastAsia="ru-RU"/>
        </w:rPr>
        <w:t xml:space="preserve"> по вопросам семейного и общественного воспитания.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 xml:space="preserve">6. Порядок организации деятельности </w:t>
      </w:r>
      <w:r w:rsidR="00B30EEB">
        <w:rPr>
          <w:rFonts w:ascii="Times New Roman" w:hAnsi="Times New Roman" w:cs="Times New Roman"/>
          <w:b/>
          <w:bCs/>
          <w:lang w:eastAsia="ru-RU"/>
        </w:rPr>
        <w:t>Совет</w:t>
      </w:r>
      <w:r w:rsidRPr="002A31E8">
        <w:rPr>
          <w:rFonts w:ascii="Times New Roman" w:hAnsi="Times New Roman" w:cs="Times New Roman"/>
          <w:b/>
          <w:bCs/>
          <w:lang w:eastAsia="ru-RU"/>
        </w:rPr>
        <w:t>а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6.1. В состав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входят по одному представителю от каждого класса. Представители от классов избираются ежегодно на родительских собраниях классов в начале каждого учебного года.</w:t>
      </w:r>
      <w:r w:rsidRPr="002A31E8">
        <w:rPr>
          <w:lang w:eastAsia="ru-RU"/>
        </w:rPr>
        <w:br/>
        <w:t xml:space="preserve">6.2. Родительский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работает по плану, согласованному с руководителем организации, осуществляющей образовательную деятельность.</w:t>
      </w:r>
      <w:r w:rsidRPr="002A31E8">
        <w:rPr>
          <w:lang w:eastAsia="ru-RU"/>
        </w:rPr>
        <w:br/>
        <w:t xml:space="preserve">6.3. Заседания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родителей проводятся по мере необходимости, но не реже одного раза в четверть.</w:t>
      </w:r>
      <w:r w:rsidRPr="002A31E8">
        <w:rPr>
          <w:lang w:eastAsia="ru-RU"/>
        </w:rPr>
        <w:br/>
        <w:t xml:space="preserve">6.4. Кворумом для принятия решений является присутствие на заседании более половины членов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а.</w:t>
      </w:r>
      <w:r w:rsidRPr="002A31E8">
        <w:rPr>
          <w:lang w:eastAsia="ru-RU"/>
        </w:rPr>
        <w:br/>
        <w:t xml:space="preserve">6.5. Решения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школы принимаются простым большинством голосов его членов, присутствующих на заседании. В случае равенства голосов решающим является голос председателя.</w:t>
      </w:r>
      <w:r w:rsidRPr="002A31E8">
        <w:rPr>
          <w:lang w:eastAsia="ru-RU"/>
        </w:rPr>
        <w:br/>
        <w:t xml:space="preserve">6.6. Непосредственное руководство деятельностью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осуществляет его</w:t>
      </w:r>
      <w:r w:rsidRPr="002A31E8">
        <w:rPr>
          <w:lang w:eastAsia="ru-RU"/>
        </w:rPr>
        <w:br/>
      </w:r>
      <w:ins w:id="0" w:author="Unknown">
        <w:r w:rsidRPr="002A31E8">
          <w:rPr>
            <w:u w:val="single"/>
            <w:lang w:eastAsia="ru-RU"/>
          </w:rPr>
          <w:t>председатель</w:t>
        </w:r>
      </w:ins>
      <w:r w:rsidRPr="002A31E8">
        <w:rPr>
          <w:lang w:eastAsia="ru-RU"/>
        </w:rPr>
        <w:t>, который: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обеспечивает ведение документации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координирует работу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и его комиссий;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ведет заседания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а;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ведет переписку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а.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6.7. О своей работе Родительский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школы отчитывается перед общешкольным родительским собранием по мере необходимости, но не реже 1 раза в год.</w:t>
      </w:r>
      <w:r w:rsidRPr="002A31E8">
        <w:rPr>
          <w:lang w:eastAsia="ru-RU"/>
        </w:rPr>
        <w:br/>
        <w:t xml:space="preserve">6.8. Свою деятельность члены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осуществляют на безвозмездной основе.</w:t>
      </w:r>
      <w:r w:rsidRPr="002A31E8">
        <w:rPr>
          <w:lang w:eastAsia="ru-RU"/>
        </w:rPr>
        <w:br/>
        <w:t>6.9. Совет родителей ведет протоколы своих заседаний и общешкольных родительских собраний в соответствии с инструкцией по делопроизводству.</w:t>
      </w:r>
      <w:r w:rsidRPr="002A31E8">
        <w:rPr>
          <w:lang w:eastAsia="ru-RU"/>
        </w:rPr>
        <w:br/>
        <w:t>6.10. Протоколы совета родителей хранятся в составе отдельного дела в канцелярии организации, осуществляющей образовательную деятельность.</w:t>
      </w:r>
      <w:r w:rsidRPr="002A31E8">
        <w:rPr>
          <w:lang w:eastAsia="ru-RU"/>
        </w:rPr>
        <w:br/>
        <w:t xml:space="preserve">6.11. Ответственность за делопроизводство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возлагается на его председателя.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>7. Взаимоотношения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lastRenderedPageBreak/>
        <w:t xml:space="preserve">7.1. Родительский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школы в своей работе взаимодействует с органами самоуправления и директором школы по вопросам профилактики правонарушений, безнадзорности и беспризорности среди обучающихся, проведения общешкольных мероприятий; с другими организациями, учреждениями, предприятиями, службами города – по вопросам в пределах своей компетенции.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>8. Делопроизводство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8.1.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ведет протоколы своих заседаний и общешкольных родительских собраний в соответствии с инструкцией о ведении делопроизводства в организации, осуществляющей образовательную деятельность.</w:t>
      </w:r>
      <w:r w:rsidRPr="002A31E8">
        <w:rPr>
          <w:lang w:eastAsia="ru-RU"/>
        </w:rPr>
        <w:br/>
        <w:t>8.2. Протоколы хранятся в канцелярии школы.</w:t>
      </w:r>
      <w:r w:rsidRPr="002A31E8">
        <w:rPr>
          <w:lang w:eastAsia="ru-RU"/>
        </w:rPr>
        <w:br/>
        <w:t xml:space="preserve">8.3. Ответственность за делопроизводство в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е возлагается на председателя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или секретаря.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>9. Привлечение целевых взносов и добровольных пожертвований родителей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>9.1. В целях создания благоприятных (финансовых) условий для совместной деятельности всех участников воспитательно-образовательной деятельности в организацию, осуществляющей образовательную деятельность, возможно привлечение целевых взносов и добровольных пожертвований родителей в соответствии с Федеральным законом № 135-ФЗ от 11.08.1995 в редакции от 18.12.2018 года «О благотворительной деятельности и добровольчестве (</w:t>
      </w:r>
      <w:proofErr w:type="spellStart"/>
      <w:r w:rsidRPr="002A31E8">
        <w:rPr>
          <w:lang w:eastAsia="ru-RU"/>
        </w:rPr>
        <w:t>волонтерстве</w:t>
      </w:r>
      <w:proofErr w:type="spellEnd"/>
      <w:r w:rsidRPr="002A31E8">
        <w:rPr>
          <w:lang w:eastAsia="ru-RU"/>
        </w:rPr>
        <w:t>)».</w:t>
      </w:r>
      <w:r w:rsidRPr="002A31E8">
        <w:rPr>
          <w:lang w:eastAsia="ru-RU"/>
        </w:rPr>
        <w:br/>
        <w:t>9.2. Правила привлечения, оформления и расходования добровольных пожертвований родителей установлены Положением о привлечении внебюджетных средств и порядке их расходования в организации, осуществляющей образовательную деятельность.</w:t>
      </w:r>
      <w:r w:rsidRPr="002A31E8">
        <w:rPr>
          <w:lang w:eastAsia="ru-RU"/>
        </w:rPr>
        <w:br/>
        <w:t xml:space="preserve">9.3. Контроль расходования добровольных пожертвований возлагается на Родительский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 xml:space="preserve"> организации, осуществляющей образовательную деятельность.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 xml:space="preserve">10. Ликвидация и реорганизация родительского </w:t>
      </w:r>
      <w:r w:rsidR="00B30EEB">
        <w:rPr>
          <w:rFonts w:ascii="Times New Roman" w:hAnsi="Times New Roman" w:cs="Times New Roman"/>
          <w:b/>
          <w:bCs/>
          <w:lang w:eastAsia="ru-RU"/>
        </w:rPr>
        <w:t>совет</w:t>
      </w:r>
      <w:r w:rsidRPr="002A31E8">
        <w:rPr>
          <w:rFonts w:ascii="Times New Roman" w:hAnsi="Times New Roman" w:cs="Times New Roman"/>
          <w:b/>
          <w:bCs/>
          <w:lang w:eastAsia="ru-RU"/>
        </w:rPr>
        <w:t>а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10.1. Прекращение деятельности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может быть произведено путём слияния, присоединения, разделения или ликвидации.</w:t>
      </w:r>
      <w:r w:rsidRPr="002A31E8">
        <w:rPr>
          <w:lang w:eastAsia="ru-RU"/>
        </w:rPr>
        <w:br/>
        <w:t xml:space="preserve">10.2. Ликвидация и реорганизация Родительского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а организации, осуществляющей образовательную деятельность, может производиться по решению общего родительского собрания.</w:t>
      </w:r>
    </w:p>
    <w:p w:rsidR="002A31E8" w:rsidRPr="002A31E8" w:rsidRDefault="002A31E8" w:rsidP="002A31E8">
      <w:pPr>
        <w:pStyle w:val="a7"/>
        <w:ind w:left="0"/>
        <w:rPr>
          <w:rFonts w:ascii="Times New Roman" w:hAnsi="Times New Roman" w:cs="Times New Roman"/>
          <w:b/>
          <w:bCs/>
          <w:lang w:eastAsia="ru-RU"/>
        </w:rPr>
      </w:pPr>
      <w:r w:rsidRPr="002A31E8">
        <w:rPr>
          <w:rFonts w:ascii="Times New Roman" w:hAnsi="Times New Roman" w:cs="Times New Roman"/>
          <w:b/>
          <w:bCs/>
          <w:lang w:eastAsia="ru-RU"/>
        </w:rPr>
        <w:t>11. Заключительные положения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11.1. Настоящее Положение о Родительском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е является локальным нормативным актом общеобразовательной организации, принимается на общем родительском собрании школы и утверждается (вводится в действие) приказом директора организации, осуществляющей образовательную деятельность.</w:t>
      </w:r>
      <w:r w:rsidRPr="002A31E8">
        <w:rPr>
          <w:lang w:eastAsia="ru-RU"/>
        </w:rPr>
        <w:br/>
        <w:t>11.2.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2A31E8">
        <w:rPr>
          <w:lang w:eastAsia="ru-RU"/>
        </w:rPr>
        <w:br/>
        <w:t xml:space="preserve">11.3. Положение о Родительском </w:t>
      </w:r>
      <w:r w:rsidR="00B30EEB">
        <w:rPr>
          <w:lang w:eastAsia="ru-RU"/>
        </w:rPr>
        <w:t>совет</w:t>
      </w:r>
      <w:r w:rsidRPr="002A31E8">
        <w:rPr>
          <w:lang w:eastAsia="ru-RU"/>
        </w:rPr>
        <w:t>е школы принимается на неопределенный срок. Изменения и дополнения к Положению принимаются в порядке, предусмотренном п.11.1. настоящего Положения.</w:t>
      </w:r>
      <w:r w:rsidRPr="002A31E8">
        <w:rPr>
          <w:lang w:eastAsia="ru-RU"/>
        </w:rPr>
        <w:br/>
        <w:t>11.4.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  <w:r w:rsidRPr="002A31E8">
        <w:rPr>
          <w:lang w:eastAsia="ru-RU"/>
        </w:rPr>
        <w:t xml:space="preserve">  </w:t>
      </w:r>
    </w:p>
    <w:p w:rsidR="002A31E8" w:rsidRPr="002A31E8" w:rsidRDefault="002A31E8" w:rsidP="002A31E8">
      <w:pPr>
        <w:pStyle w:val="a7"/>
        <w:ind w:left="0"/>
        <w:rPr>
          <w:lang w:eastAsia="ru-RU"/>
        </w:rPr>
      </w:pPr>
    </w:p>
    <w:p w:rsidR="002A31E8" w:rsidRPr="002A31E8" w:rsidRDefault="002A31E8" w:rsidP="002A31E8">
      <w:pPr>
        <w:pStyle w:val="a7"/>
        <w:ind w:left="0"/>
        <w:rPr>
          <w:sz w:val="13"/>
          <w:szCs w:val="13"/>
          <w:lang w:eastAsia="ru-RU"/>
        </w:rPr>
      </w:pPr>
    </w:p>
    <w:p w:rsidR="00422BE7" w:rsidRDefault="00422BE7" w:rsidP="002A31E8">
      <w:pPr>
        <w:pStyle w:val="a7"/>
        <w:ind w:left="0"/>
      </w:pPr>
    </w:p>
    <w:sectPr w:rsidR="00422BE7" w:rsidSect="0042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022C3"/>
    <w:multiLevelType w:val="multilevel"/>
    <w:tmpl w:val="8C204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F77462"/>
    <w:multiLevelType w:val="multilevel"/>
    <w:tmpl w:val="2B002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BD33353"/>
    <w:multiLevelType w:val="multilevel"/>
    <w:tmpl w:val="68284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2457A68"/>
    <w:multiLevelType w:val="multilevel"/>
    <w:tmpl w:val="85C8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733C06"/>
    <w:multiLevelType w:val="multilevel"/>
    <w:tmpl w:val="D7D2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C1F4DB4"/>
    <w:multiLevelType w:val="multilevel"/>
    <w:tmpl w:val="6784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B8C766F"/>
    <w:multiLevelType w:val="multilevel"/>
    <w:tmpl w:val="9ED6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2A31E8"/>
    <w:rsid w:val="002A31E8"/>
    <w:rsid w:val="00422BE7"/>
    <w:rsid w:val="00A36330"/>
    <w:rsid w:val="00B30EEB"/>
    <w:rsid w:val="00EE74F6"/>
    <w:rsid w:val="00FC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>
      <w:pPr>
        <w:ind w:left="496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E7"/>
  </w:style>
  <w:style w:type="paragraph" w:styleId="2">
    <w:name w:val="heading 2"/>
    <w:basedOn w:val="a"/>
    <w:link w:val="20"/>
    <w:uiPriority w:val="9"/>
    <w:qFormat/>
    <w:rsid w:val="002A31E8"/>
    <w:pPr>
      <w:spacing w:before="100" w:beforeAutospacing="1" w:after="48" w:line="300" w:lineRule="auto"/>
      <w:ind w:left="0"/>
      <w:outlineLvl w:val="1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styleId="3">
    <w:name w:val="heading 3"/>
    <w:basedOn w:val="a"/>
    <w:link w:val="30"/>
    <w:uiPriority w:val="9"/>
    <w:qFormat/>
    <w:rsid w:val="002A31E8"/>
    <w:pPr>
      <w:spacing w:before="100" w:beforeAutospacing="1" w:after="48" w:line="300" w:lineRule="auto"/>
      <w:ind w:left="0"/>
      <w:outlineLvl w:val="2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31E8"/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31E8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Emphasis"/>
    <w:basedOn w:val="a0"/>
    <w:uiPriority w:val="20"/>
    <w:qFormat/>
    <w:rsid w:val="002A31E8"/>
    <w:rPr>
      <w:i/>
      <w:iCs/>
    </w:rPr>
  </w:style>
  <w:style w:type="paragraph" w:styleId="a4">
    <w:name w:val="Normal (Web)"/>
    <w:basedOn w:val="a"/>
    <w:uiPriority w:val="99"/>
    <w:semiHidden/>
    <w:unhideWhenUsed/>
    <w:rsid w:val="002A31E8"/>
    <w:pPr>
      <w:spacing w:before="100" w:beforeAutospacing="1" w:after="96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download2">
    <w:name w:val="text-download2"/>
    <w:basedOn w:val="a0"/>
    <w:rsid w:val="002A31E8"/>
    <w:rPr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A31E8"/>
    <w:rPr>
      <w:rFonts w:ascii="Tahoma" w:hAnsi="Tahoma" w:cs="Tahoma"/>
    </w:rPr>
  </w:style>
  <w:style w:type="character" w:customStyle="1" w:styleId="a6">
    <w:name w:val="Текст выноски Знак"/>
    <w:basedOn w:val="a0"/>
    <w:link w:val="a5"/>
    <w:uiPriority w:val="99"/>
    <w:semiHidden/>
    <w:rsid w:val="002A31E8"/>
    <w:rPr>
      <w:rFonts w:ascii="Tahoma" w:hAnsi="Tahoma" w:cs="Tahoma"/>
    </w:rPr>
  </w:style>
  <w:style w:type="paragraph" w:styleId="a7">
    <w:name w:val="No Spacing"/>
    <w:uiPriority w:val="1"/>
    <w:qFormat/>
    <w:rsid w:val="002A31E8"/>
  </w:style>
  <w:style w:type="table" w:styleId="a8">
    <w:name w:val="Table Grid"/>
    <w:basedOn w:val="a1"/>
    <w:uiPriority w:val="59"/>
    <w:rsid w:val="00B30E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7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30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4242">
                  <w:marLeft w:val="0"/>
                  <w:marRight w:val="0"/>
                  <w:marTop w:val="40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43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0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88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45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93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47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893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475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583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5023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529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7160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88249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7040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402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592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1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850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294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6352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3669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611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410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61757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291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1942</Words>
  <Characters>11074</Characters>
  <Application>Microsoft Office Word</Application>
  <DocSecurity>0</DocSecurity>
  <Lines>92</Lines>
  <Paragraphs>25</Paragraphs>
  <ScaleCrop>false</ScaleCrop>
  <Company>HP</Company>
  <LinksUpToDate>false</LinksUpToDate>
  <CharactersWithSpaces>12991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school_132@mai.ru</dc:creator>
  <cp:lastModifiedBy>school_132@mai.ru</cp:lastModifiedBy>
  <cp:revision>2</cp:revision>
  <dcterms:created xsi:type="dcterms:W3CDTF">2021-01-13T06:17:00Z</dcterms:created>
  <dcterms:modified xsi:type="dcterms:W3CDTF">2021-01-13T06:17:00Z</dcterms:modified>
</cp:coreProperties>
</file>